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38A73599" w:rsidR="00C268A5" w:rsidRDefault="0088007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1423663F">
                <wp:simplePos x="0" y="0"/>
                <wp:positionH relativeFrom="column">
                  <wp:posOffset>2616200</wp:posOffset>
                </wp:positionH>
                <wp:positionV relativeFrom="page">
                  <wp:posOffset>9770533</wp:posOffset>
                </wp:positionV>
                <wp:extent cx="2743200" cy="50800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0C00381E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ਜੇਕਰ ਤੁਸੀਂ ਗਰਭ </w:t>
                            </w:r>
                            <w:ins w:id="0" w:author="Mandeep Singh" w:date="2025-11-18T19:15:00Z" w16du:dateUtc="2025-11-18T13:45:00Z">
                              <w:r w:rsidR="000F6C94" w:rsidRPr="000F6C94">
                                <w:rPr>
                                  <w:rFonts w:ascii="Raavi" w:hAnsi="Raavi" w:cs="Raavi"/>
                                  <w:iCs/>
                                  <w:sz w:val="18"/>
                                  <w:szCs w:val="18"/>
                                  <w:cs/>
                                  <w:lang w:bidi="pa-IN"/>
                                  <w:rPrChange w:id="1" w:author="Mandeep Singh" w:date="2025-11-18T19:15:00Z" w16du:dateUtc="2025-11-18T13:45:00Z">
                                    <w:rPr>
                                      <w:rFonts w:asciiTheme="minorBidi" w:hAnsiTheme="minorBidi" w:cs="Raavi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t>ਧਾਰਨ</w:t>
                              </w:r>
                            </w:ins>
                            <w:del w:id="2" w:author="Mandeep Singh" w:date="2025-11-18T19:15:00Z" w16du:dateUtc="2025-11-18T13:45:00Z">
                              <w:r w:rsidRPr="000F6C94" w:rsidDel="000F6C94">
                                <w:rPr>
                                  <w:rFonts w:ascii="Raavi" w:hAnsi="Raavi" w:cs="Raavi" w:hint="cs"/>
                                  <w:iCs/>
                                  <w:sz w:val="18"/>
                                  <w:szCs w:val="18"/>
                                  <w:cs/>
                                  <w:lang w:bidi="pa-IN"/>
                                  <w:rPrChange w:id="3" w:author="Mandeep Singh" w:date="2025-11-18T19:15:00Z" w16du:dateUtc="2025-11-18T13:45:00Z">
                                    <w:rPr>
                                      <w:rFonts w:asciiTheme="minorBidi" w:hAnsiTheme="minorBidi" w:cs="Raavi" w:hint="cs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delText>ਨਿਰੋਧ</w:delText>
                              </w:r>
                            </w:del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ਦੀ ਯੋਜਨਾ ਨਹੀਂ ਬਣਾ ਰਹੇ ਹੋ, ਤਾਂ ਆਪਣੇ ਲਈ ਸਭ ਤੋਂ ਢੁਕਵੇਂ ਗਰਭ ਨਿਰੋਧ ਬਾਰੇ ਪੁੱਛੋ।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pt;margin-top:769.35pt;width:3in;height: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" filled="f" stroked="f" strokeweight=".5pt">
                <v:textbox>
                  <w:txbxContent>
                    <w:p w14:paraId="4B3C8BD8" w14:textId="0C00381E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ਜੇਕਰ ਤੁਸੀਂ ਗਰਭ </w:t>
                      </w:r>
                      <w:ins w:id="4" w:author="Mandeep Singh" w:date="2025-11-18T19:15:00Z" w16du:dateUtc="2025-11-18T13:45:00Z">
                        <w:r w:rsidR="000F6C94" w:rsidRPr="000F6C94">
                          <w:rPr>
                            <w:rFonts w:ascii="Raavi" w:hAnsi="Raavi" w:cs="Raavi"/>
                            <w:iCs/>
                            <w:sz w:val="18"/>
                            <w:szCs w:val="18"/>
                            <w:cs/>
                            <w:lang w:bidi="pa-IN"/>
                            <w:rPrChange w:id="5" w:author="Mandeep Singh" w:date="2025-11-18T19:15:00Z" w16du:dateUtc="2025-11-18T13:45:00Z">
                              <w:rPr>
                                <w:rFonts w:asciiTheme="minorBidi" w:hAnsiTheme="minorBidi" w:cs="Raavi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t>ਧਾਰਨ</w:t>
                        </w:r>
                      </w:ins>
                      <w:del w:id="6" w:author="Mandeep Singh" w:date="2025-11-18T19:15:00Z" w16du:dateUtc="2025-11-18T13:45:00Z">
                        <w:r w:rsidRPr="000F6C94" w:rsidDel="000F6C94">
                          <w:rPr>
                            <w:rFonts w:ascii="Raavi" w:hAnsi="Raavi" w:cs="Raavi" w:hint="cs"/>
                            <w:iCs/>
                            <w:sz w:val="18"/>
                            <w:szCs w:val="18"/>
                            <w:cs/>
                            <w:lang w:bidi="pa-IN"/>
                            <w:rPrChange w:id="7" w:author="Mandeep Singh" w:date="2025-11-18T19:15:00Z" w16du:dateUtc="2025-11-18T13:45:00Z">
                              <w:rPr>
                                <w:rFonts w:asciiTheme="minorBidi" w:hAnsiTheme="minorBidi" w:cs="Raavi" w:hint="cs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delText>ਨਿਰੋਧ</w:delText>
                        </w:r>
                      </w:del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ਦੀ ਯੋਜਨਾ ਨਹੀਂ ਬਣਾ ਰਹੇ ਹੋ, ਤਾਂ ਆਪਣੇ ਲਈ ਸਭ ਤੋਂ ਢੁਕਵੇਂ ਗਰਭ ਨਿਰੋਧ ਬਾਰੇ ਪੁੱਛੋ।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04D4A777">
                <wp:simplePos x="0" y="0"/>
                <wp:positionH relativeFrom="column">
                  <wp:posOffset>2523067</wp:posOffset>
                </wp:positionH>
                <wp:positionV relativeFrom="page">
                  <wp:posOffset>7882467</wp:posOffset>
                </wp:positionV>
                <wp:extent cx="3181350" cy="1761066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7610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ਆਪਣੇ ਸਿਹਤ ਸੰਭਾਲ ਪੇਸ਼ੇਵਰ ਨਾਲ ਇਸ ਬਾਰੇ ਗੱਲ ਕਰੋ:</w:t>
                            </w:r>
                          </w:p>
                          <w:p w14:paraId="54F0325E" w14:textId="77777777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32380263" w14:textId="5652CA06" w:rsidR="00B51EB3" w:rsidRPr="00B51EB3" w:rsidRDefault="00E00A94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ins w:id="8" w:author="Mandeep Singh" w:date="2025-11-18T19:14:00Z" w16du:dateUtc="2025-11-18T13:44:00Z">
                              <w:r w:rsidRPr="00E00A94">
                                <w:rPr>
                                  <w:rFonts w:asciiTheme="minorBidi" w:hAnsiTheme="minorBidi" w:cs="Raavi" w:hint="cs"/>
                                  <w:cs/>
                                  <w:lang w:bidi="pa-IN"/>
                                </w:rPr>
                                <w:t>ਗਰਭ</w:t>
                              </w:r>
                              <w:r w:rsidRPr="00E00A94">
                                <w:rPr>
                                  <w:rFonts w:asciiTheme="minorBidi" w:hAnsiTheme="minorBidi" w:cs="Raavi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Pr="00E00A94">
                                <w:rPr>
                                  <w:rFonts w:asciiTheme="minorBidi" w:hAnsiTheme="minorBidi" w:cs="Raavi" w:hint="cs"/>
                                  <w:cs/>
                                  <w:lang w:bidi="pa-IN"/>
                                </w:rPr>
                                <w:t>ਧਾਰਨ</w:t>
                              </w:r>
                            </w:ins>
                            <w:del w:id="9" w:author="Mandeep Singh" w:date="2025-11-18T19:14:00Z" w16du:dateUtc="2025-11-18T13:44:00Z">
                              <w:r w:rsidR="00B51EB3" w:rsidDel="00E00A94">
                                <w:rPr>
                                  <w:rFonts w:asciiTheme="minorBidi" w:hAnsiTheme="minorBidi"/>
                                </w:rPr>
                                <w:delText>ਜਨਮ ਰੋਗ</w:delText>
                              </w:r>
                            </w:del>
                            <w:r w:rsidR="00B51EB3">
                              <w:rPr>
                                <w:rFonts w:asciiTheme="minorBidi" w:hAnsiTheme="minorBidi"/>
                              </w:rPr>
                              <w:t xml:space="preserve"> ਤੋਂ ਪਹਿਲਾਂ ਦੇ ਕਲੀਨਿਕ ਨੂੰ ਰੈਫਰਲ</w:t>
                            </w:r>
                          </w:p>
                          <w:p w14:paraId="29C06D1A" w14:textId="459B003B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5 ਮਿਲੀਗ੍ਰਾਮ ਫੋਲਿਕ ਐਸਿਡ ਸ਼ੁਰੂ ਕਰਨਾ</w:t>
                            </w:r>
                          </w:p>
                          <w:p w14:paraId="15DA5E87" w14:textId="4E3F308C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ਆਪਣੀਆਂ ਦਵਾਈਆਂ ਦੀ ਸਮੀਖਿਆ ਕਰਨਾ - ਜੇਕਰ ਤੁਸੀਂ ਗਰਭ ਨਿਰੋਧ ਦੀ ਵਰਤੋਂ ਨਹੀਂ ਕਰ ਰਹੇ ਹੋ ਤਾਂ ਕੁਝ ਦਵਾਈਆਂ ਨੂੰ ਬੰਦ ਕਰਨ ਦੀ ਲੋੜ ਹੋ ਸਕਦੀ ਹੈ।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7" type="#_x0000_t202" style="position:absolute;margin-left:198.65pt;margin-top:620.65pt;width:250.5pt;height:138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" filled="f" stroked="f" strokeweight=".5pt">
                <v:textbox>
                  <w:txbxContent>
                    <w:p w14:paraId="796BA8CF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/>
                          <w:b/>
                        </w:rPr>
                        <w:t>ਆਪਣੇ ਸਿਹਤ ਸੰਭਾਲ ਪੇਸ਼ੇਵਰ ਨਾਲ ਇਸ ਬਾਰੇ ਗੱਲ ਕਰੋ:</w:t>
                      </w:r>
                    </w:p>
                    <w:p w14:paraId="54F0325E" w14:textId="77777777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32380263" w14:textId="5652CA06" w:rsidR="00B51EB3" w:rsidRPr="00B51EB3" w:rsidRDefault="00E00A94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ins w:id="10" w:author="Mandeep Singh" w:date="2025-11-18T19:14:00Z" w16du:dateUtc="2025-11-18T13:44:00Z">
                        <w:r w:rsidRPr="00E00A94">
                          <w:rPr>
                            <w:rFonts w:asciiTheme="minorBidi" w:hAnsiTheme="minorBidi" w:cs="Raavi" w:hint="cs"/>
                            <w:cs/>
                            <w:lang w:bidi="pa-IN"/>
                          </w:rPr>
                          <w:t>ਗਰਭ</w:t>
                        </w:r>
                        <w:r w:rsidRPr="00E00A94">
                          <w:rPr>
                            <w:rFonts w:asciiTheme="minorBidi" w:hAnsiTheme="minorBidi" w:cs="Raavi"/>
                            <w:cs/>
                            <w:lang w:bidi="pa-IN"/>
                          </w:rPr>
                          <w:t xml:space="preserve"> </w:t>
                        </w:r>
                        <w:r w:rsidRPr="00E00A94">
                          <w:rPr>
                            <w:rFonts w:asciiTheme="minorBidi" w:hAnsiTheme="minorBidi" w:cs="Raavi" w:hint="cs"/>
                            <w:cs/>
                            <w:lang w:bidi="pa-IN"/>
                          </w:rPr>
                          <w:t>ਧਾਰਨ</w:t>
                        </w:r>
                      </w:ins>
                      <w:del w:id="11" w:author="Mandeep Singh" w:date="2025-11-18T19:14:00Z" w16du:dateUtc="2025-11-18T13:44:00Z">
                        <w:r w:rsidR="00B51EB3" w:rsidDel="00E00A94">
                          <w:rPr>
                            <w:rFonts w:asciiTheme="minorBidi" w:hAnsiTheme="minorBidi"/>
                          </w:rPr>
                          <w:delText>ਜਨਮ ਰੋਗ</w:delText>
                        </w:r>
                      </w:del>
                      <w:r w:rsidR="00B51EB3">
                        <w:rPr>
                          <w:rFonts w:asciiTheme="minorBidi" w:hAnsiTheme="minorBidi"/>
                        </w:rPr>
                        <w:t xml:space="preserve"> ਤੋਂ ਪਹਿਲਾਂ ਦੇ ਕਲੀਨਿਕ ਨੂੰ ਰੈਫਰਲ</w:t>
                      </w:r>
                    </w:p>
                    <w:p w14:paraId="29C06D1A" w14:textId="459B003B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5 ਮਿਲੀਗ੍ਰਾਮ ਫੋਲਿਕ ਐਸਿਡ ਸ਼ੁਰੂ ਕਰਨਾ</w:t>
                      </w:r>
                    </w:p>
                    <w:p w14:paraId="15DA5E87" w14:textId="4E3F308C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ਆਪਣੀਆਂ ਦਵਾਈਆਂ ਦੀ ਸਮੀਖਿਆ ਕਰਨਾ - ਜੇਕਰ ਤੁਸੀਂ ਗਰਭ ਨਿਰੋਧ ਦੀ ਵਰਤੋਂ ਨਹੀਂ ਕਰ ਰਹੇ ਹੋ ਤਾਂ ਕੁਝ ਦਵਾਈਆਂ ਨੂੰ ਬੰਦ ਕਰਨ ਦੀ ਲੋੜ ਹੋ ਸਕਦੀ ਹੈ।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D690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71412ABB">
                <wp:simplePos x="0" y="0"/>
                <wp:positionH relativeFrom="column">
                  <wp:posOffset>2650067</wp:posOffset>
                </wp:positionH>
                <wp:positionV relativeFrom="page">
                  <wp:posOffset>6248400</wp:posOffset>
                </wp:positionV>
                <wp:extent cx="3327400" cy="550968"/>
                <wp:effectExtent l="0" t="0" r="0" b="1905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50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36869B3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ਤੁਹਾਨੂੰ ਆਪਣੇ ਜਨਰਲ ਪ੍ਰੈਕਟੀਸ਼ਨਰ ਜਾਂ ਕਮਿਊਨਿਟੀ ਦਾਈ ਤੋਂ ਰੈਫਰਲ ਦੀ ਲੋੜ ਨਹੀਂ ਹੈ, ਪਰ ਕਿਰਪਾ ਕਰਕੇ ਉਨ੍ਹਾਂ ਨੂੰ ਦੱਸੋ ਕਿ ਤੁਸੀਂ</w:t>
                            </w:r>
                            <w:ins w:id="12" w:author="Mandeep Singh" w:date="2025-11-18T19:11:00Z" w16du:dateUtc="2025-11-18T13:41:00Z">
                              <w:r w:rsidR="00ED690D">
                                <w:rPr>
                                  <w:rFonts w:asciiTheme="minorBidi" w:hAnsiTheme="minorBidi"/>
                                  <w:i/>
                                  <w:sz w:val="18"/>
                                </w:rPr>
                                <w:t xml:space="preserve"> </w:t>
                              </w:r>
                              <w:r w:rsidR="00ED690D" w:rsidRPr="00ED690D">
                                <w:rPr>
                                  <w:rFonts w:ascii="Raavi" w:hAnsi="Raavi" w:cs="Raavi"/>
                                  <w:iCs/>
                                  <w:sz w:val="18"/>
                                  <w:szCs w:val="18"/>
                                  <w:cs/>
                                  <w:lang w:bidi="pa-IN"/>
                                  <w:rPrChange w:id="13" w:author="Mandeep Singh" w:date="2025-11-18T19:12:00Z" w16du:dateUtc="2025-11-18T13:42:00Z">
                                    <w:rPr>
                                      <w:rFonts w:asciiTheme="minorBidi" w:hAnsiTheme="minorBidi" w:cs="Raavi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t>ਸਾਡੇ</w:t>
                              </w:r>
                              <w:r w:rsidR="00ED690D" w:rsidRPr="00ED690D">
                                <w:rPr>
                                  <w:rFonts w:asciiTheme="minorBidi" w:hAnsiTheme="minorBidi" w:cstheme="minorBidi"/>
                                  <w:i/>
                                  <w:sz w:val="18"/>
                                  <w:szCs w:val="18"/>
                                  <w:cs/>
                                  <w:lang w:bidi="pa-IN"/>
                                  <w:rPrChange w:id="14" w:author="Mandeep Singh" w:date="2025-11-18T19:12:00Z" w16du:dateUtc="2025-11-18T13:42:00Z">
                                    <w:rPr>
                                      <w:rFonts w:asciiTheme="minorBidi" w:hAnsiTheme="minorBidi" w:cs="Raavi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del w:id="15" w:author="Mandeep Singh" w:date="2025-11-18T19:12:00Z" w16du:dateUtc="2025-11-18T13:42:00Z">
                              <w:r w:rsidRPr="00ED690D" w:rsidDel="00ED690D">
                                <w:rPr>
                                  <w:rFonts w:asciiTheme="minorBidi" w:hAnsiTheme="minorBidi" w:cstheme="minorBidi"/>
                                  <w:i/>
                                  <w:sz w:val="18"/>
                                  <w:szCs w:val="18"/>
                                  <w:cs/>
                                  <w:lang w:bidi="pa-IN"/>
                                  <w:rPrChange w:id="16" w:author="Mandeep Singh" w:date="2025-11-18T19:12:00Z" w16du:dateUtc="2025-11-18T13:42:00Z">
                                    <w:rPr>
                                      <w:rFonts w:asciiTheme="minorBidi" w:hAnsiTheme="minorBidi" w:cs="Raavi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ED690D" w:rsidDel="00ED690D">
                                <w:rPr>
                                  <w:rFonts w:ascii="Raavi" w:hAnsi="Raavi" w:cs="Raavi" w:hint="cs"/>
                                  <w:i/>
                                  <w:sz w:val="18"/>
                                  <w:szCs w:val="18"/>
                                  <w:cs/>
                                  <w:lang w:bidi="pa-IN"/>
                                  <w:rPrChange w:id="17" w:author="Mandeep Singh" w:date="2025-11-18T19:12:00Z" w16du:dateUtc="2025-11-18T13:42:00Z">
                                    <w:rPr>
                                      <w:rFonts w:asciiTheme="minorBidi" w:hAnsiTheme="minorBidi" w:cs="Raavi" w:hint="cs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delText>ਉਨ੍ਹਾਂ</w:delText>
                              </w:r>
                              <w:r w:rsidRPr="00ED690D" w:rsidDel="00ED690D">
                                <w:rPr>
                                  <w:rFonts w:asciiTheme="minorBidi" w:hAnsiTheme="minorBidi" w:cstheme="minorBidi"/>
                                  <w:i/>
                                  <w:sz w:val="18"/>
                                  <w:szCs w:val="18"/>
                                  <w:cs/>
                                  <w:lang w:bidi="pa-IN"/>
                                  <w:rPrChange w:id="18" w:author="Mandeep Singh" w:date="2025-11-18T19:12:00Z" w16du:dateUtc="2025-11-18T13:42:00Z">
                                    <w:rPr>
                                      <w:rFonts w:asciiTheme="minorBidi" w:hAnsiTheme="minorBidi" w:cs="Raavi"/>
                                      <w:i/>
                                      <w:sz w:val="18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</w:del>
                            <w:r w:rsidRPr="00ED690D">
                              <w:rPr>
                                <w:rFonts w:ascii="Raavi" w:hAnsi="Raavi" w:cs="Raavi" w:hint="cs"/>
                                <w:i/>
                                <w:sz w:val="18"/>
                                <w:szCs w:val="18"/>
                                <w:cs/>
                                <w:lang w:bidi="pa-IN"/>
                                <w:rPrChange w:id="19" w:author="Mandeep Singh" w:date="2025-11-18T19:12:00Z" w16du:dateUtc="2025-11-18T13:42:00Z">
                                  <w:rPr>
                                    <w:rFonts w:asciiTheme="minorBidi" w:hAnsiTheme="minorBidi" w:cs="Raavi" w:hint="cs"/>
                                    <w:i/>
                                    <w:sz w:val="18"/>
                                    <w:cs/>
                                    <w:lang w:bidi="pa-IN"/>
                                  </w:rPr>
                                </w:rPrChange>
                              </w:rPr>
                              <w:t>ਨਾਲ</w:t>
                            </w:r>
                            <w:r w:rsidRPr="00ED690D">
                              <w:rPr>
                                <w:rFonts w:asciiTheme="minorBidi" w:hAnsiTheme="minorBidi" w:cstheme="minorBidi"/>
                                <w:i/>
                                <w:sz w:val="18"/>
                                <w:szCs w:val="18"/>
                                <w:cs/>
                                <w:lang w:bidi="pa-IN"/>
                                <w:rPrChange w:id="20" w:author="Mandeep Singh" w:date="2025-11-18T19:12:00Z" w16du:dateUtc="2025-11-18T13:42:00Z">
                                  <w:rPr>
                                    <w:rFonts w:asciiTheme="minorBidi" w:hAnsiTheme="minorBidi" w:cs="Raavi"/>
                                    <w:i/>
                                    <w:sz w:val="18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ED690D">
                              <w:rPr>
                                <w:rFonts w:ascii="Raavi" w:hAnsi="Raavi" w:cs="Raavi" w:hint="cs"/>
                                <w:i/>
                                <w:sz w:val="18"/>
                                <w:szCs w:val="18"/>
                                <w:cs/>
                                <w:lang w:bidi="pa-IN"/>
                                <w:rPrChange w:id="21" w:author="Mandeep Singh" w:date="2025-11-18T19:12:00Z" w16du:dateUtc="2025-11-18T13:42:00Z">
                                  <w:rPr>
                                    <w:rFonts w:asciiTheme="minorBidi" w:hAnsiTheme="minorBidi" w:cs="Raavi" w:hint="cs"/>
                                    <w:i/>
                                    <w:sz w:val="18"/>
                                    <w:cs/>
                                    <w:lang w:bidi="pa-IN"/>
                                  </w:rPr>
                                </w:rPrChange>
                              </w:rPr>
                              <w:t>ਸੰਪਰਕ</w:t>
                            </w:r>
                            <w:r w:rsidRPr="00ED690D">
                              <w:rPr>
                                <w:rFonts w:asciiTheme="minorBidi" w:hAnsiTheme="minorBidi" w:cstheme="minorBidi"/>
                                <w:i/>
                                <w:sz w:val="18"/>
                                <w:szCs w:val="18"/>
                                <w:cs/>
                                <w:lang w:bidi="pa-IN"/>
                                <w:rPrChange w:id="22" w:author="Mandeep Singh" w:date="2025-11-18T19:12:00Z" w16du:dateUtc="2025-11-18T13:42:00Z">
                                  <w:rPr>
                                    <w:rFonts w:asciiTheme="minorBidi" w:hAnsiTheme="minorBidi" w:cs="Raavi"/>
                                    <w:i/>
                                    <w:sz w:val="18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ED690D">
                              <w:rPr>
                                <w:rFonts w:ascii="Raavi" w:hAnsi="Raavi" w:cs="Raavi" w:hint="cs"/>
                                <w:i/>
                                <w:sz w:val="18"/>
                                <w:szCs w:val="18"/>
                                <w:cs/>
                                <w:lang w:bidi="pa-IN"/>
                                <w:rPrChange w:id="23" w:author="Mandeep Singh" w:date="2025-11-18T19:12:00Z" w16du:dateUtc="2025-11-18T13:42:00Z">
                                  <w:rPr>
                                    <w:rFonts w:asciiTheme="minorBidi" w:hAnsiTheme="minorBidi" w:cs="Raavi" w:hint="cs"/>
                                    <w:i/>
                                    <w:sz w:val="18"/>
                                    <w:cs/>
                                    <w:lang w:bidi="pa-IN"/>
                                  </w:rPr>
                                </w:rPrChange>
                              </w:rPr>
                              <w:t>ਕੀ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ਤਾ ਹੈ।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8" type="#_x0000_t202" style="position:absolute;margin-left:208.65pt;margin-top:492pt;width:262pt;height:4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VVHAIAADU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" filled="f" stroked="f" strokeweight=".5pt">
                <v:textbox>
                  <w:txbxContent>
                    <w:p w14:paraId="5ED20E5D" w14:textId="36869B3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ਤੁਹਾਨੂੰ ਆਪਣੇ ਜਨਰਲ ਪ੍ਰੈਕਟੀਸ਼ਨਰ ਜਾਂ ਕਮਿਊਨਿਟੀ ਦਾਈ ਤੋਂ ਰੈਫਰਲ ਦੀ ਲੋੜ ਨਹੀਂ ਹੈ, ਪਰ ਕਿਰਪਾ ਕਰਕੇ ਉਨ੍ਹਾਂ ਨੂੰ ਦੱਸੋ ਕਿ ਤੁਸੀਂ</w:t>
                      </w:r>
                      <w:ins w:id="24" w:author="Mandeep Singh" w:date="2025-11-18T19:11:00Z" w16du:dateUtc="2025-11-18T13:41:00Z">
                        <w:r w:rsidR="00ED690D">
                          <w:rPr>
                            <w:rFonts w:asciiTheme="minorBidi" w:hAnsiTheme="minorBidi"/>
                            <w:i/>
                            <w:sz w:val="18"/>
                          </w:rPr>
                          <w:t xml:space="preserve"> </w:t>
                        </w:r>
                        <w:r w:rsidR="00ED690D" w:rsidRPr="00ED690D">
                          <w:rPr>
                            <w:rFonts w:ascii="Raavi" w:hAnsi="Raavi" w:cs="Raavi"/>
                            <w:iCs/>
                            <w:sz w:val="18"/>
                            <w:szCs w:val="18"/>
                            <w:cs/>
                            <w:lang w:bidi="pa-IN"/>
                            <w:rPrChange w:id="25" w:author="Mandeep Singh" w:date="2025-11-18T19:12:00Z" w16du:dateUtc="2025-11-18T13:42:00Z">
                              <w:rPr>
                                <w:rFonts w:asciiTheme="minorBidi" w:hAnsiTheme="minorBidi" w:cs="Raavi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t>ਸਾਡੇ</w:t>
                        </w:r>
                        <w:r w:rsidR="00ED690D" w:rsidRPr="00ED690D">
                          <w:rPr>
                            <w:rFonts w:asciiTheme="minorBidi" w:hAnsiTheme="minorBidi" w:cstheme="minorBidi"/>
                            <w:i/>
                            <w:sz w:val="18"/>
                            <w:szCs w:val="18"/>
                            <w:cs/>
                            <w:lang w:bidi="pa-IN"/>
                            <w:rPrChange w:id="26" w:author="Mandeep Singh" w:date="2025-11-18T19:12:00Z" w16du:dateUtc="2025-11-18T13:42:00Z">
                              <w:rPr>
                                <w:rFonts w:asciiTheme="minorBidi" w:hAnsiTheme="minorBidi" w:cs="Raavi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t xml:space="preserve"> </w:t>
                        </w:r>
                      </w:ins>
                      <w:del w:id="27" w:author="Mandeep Singh" w:date="2025-11-18T19:12:00Z" w16du:dateUtc="2025-11-18T13:42:00Z">
                        <w:r w:rsidRPr="00ED690D" w:rsidDel="00ED690D">
                          <w:rPr>
                            <w:rFonts w:asciiTheme="minorBidi" w:hAnsiTheme="minorBidi" w:cstheme="minorBidi"/>
                            <w:i/>
                            <w:sz w:val="18"/>
                            <w:szCs w:val="18"/>
                            <w:cs/>
                            <w:lang w:bidi="pa-IN"/>
                            <w:rPrChange w:id="28" w:author="Mandeep Singh" w:date="2025-11-18T19:12:00Z" w16du:dateUtc="2025-11-18T13:42:00Z">
                              <w:rPr>
                                <w:rFonts w:asciiTheme="minorBidi" w:hAnsiTheme="minorBidi" w:cs="Raavi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delText xml:space="preserve"> </w:delText>
                        </w:r>
                        <w:r w:rsidRPr="00ED690D" w:rsidDel="00ED690D">
                          <w:rPr>
                            <w:rFonts w:ascii="Raavi" w:hAnsi="Raavi" w:cs="Raavi" w:hint="cs"/>
                            <w:i/>
                            <w:sz w:val="18"/>
                            <w:szCs w:val="18"/>
                            <w:cs/>
                            <w:lang w:bidi="pa-IN"/>
                            <w:rPrChange w:id="29" w:author="Mandeep Singh" w:date="2025-11-18T19:12:00Z" w16du:dateUtc="2025-11-18T13:42:00Z">
                              <w:rPr>
                                <w:rFonts w:asciiTheme="minorBidi" w:hAnsiTheme="minorBidi" w:cs="Raavi" w:hint="cs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delText>ਉਨ੍ਹਾਂ</w:delText>
                        </w:r>
                        <w:r w:rsidRPr="00ED690D" w:rsidDel="00ED690D">
                          <w:rPr>
                            <w:rFonts w:asciiTheme="minorBidi" w:hAnsiTheme="minorBidi" w:cstheme="minorBidi"/>
                            <w:i/>
                            <w:sz w:val="18"/>
                            <w:szCs w:val="18"/>
                            <w:cs/>
                            <w:lang w:bidi="pa-IN"/>
                            <w:rPrChange w:id="30" w:author="Mandeep Singh" w:date="2025-11-18T19:12:00Z" w16du:dateUtc="2025-11-18T13:42:00Z">
                              <w:rPr>
                                <w:rFonts w:asciiTheme="minorBidi" w:hAnsiTheme="minorBidi" w:cs="Raavi"/>
                                <w:i/>
                                <w:sz w:val="18"/>
                                <w:cs/>
                                <w:lang w:bidi="pa-IN"/>
                              </w:rPr>
                            </w:rPrChange>
                          </w:rPr>
                          <w:delText xml:space="preserve"> </w:delText>
                        </w:r>
                      </w:del>
                      <w:r w:rsidRPr="00ED690D">
                        <w:rPr>
                          <w:rFonts w:ascii="Raavi" w:hAnsi="Raavi" w:cs="Raavi" w:hint="cs"/>
                          <w:i/>
                          <w:sz w:val="18"/>
                          <w:szCs w:val="18"/>
                          <w:cs/>
                          <w:lang w:bidi="pa-IN"/>
                          <w:rPrChange w:id="31" w:author="Mandeep Singh" w:date="2025-11-18T19:12:00Z" w16du:dateUtc="2025-11-18T13:42:00Z">
                            <w:rPr>
                              <w:rFonts w:asciiTheme="minorBidi" w:hAnsiTheme="minorBidi" w:cs="Raavi" w:hint="cs"/>
                              <w:i/>
                              <w:sz w:val="18"/>
                              <w:cs/>
                              <w:lang w:bidi="pa-IN"/>
                            </w:rPr>
                          </w:rPrChange>
                        </w:rPr>
                        <w:t>ਨਾਲ</w:t>
                      </w:r>
                      <w:r w:rsidRPr="00ED690D">
                        <w:rPr>
                          <w:rFonts w:asciiTheme="minorBidi" w:hAnsiTheme="minorBidi" w:cstheme="minorBidi"/>
                          <w:i/>
                          <w:sz w:val="18"/>
                          <w:szCs w:val="18"/>
                          <w:cs/>
                          <w:lang w:bidi="pa-IN"/>
                          <w:rPrChange w:id="32" w:author="Mandeep Singh" w:date="2025-11-18T19:12:00Z" w16du:dateUtc="2025-11-18T13:42:00Z">
                            <w:rPr>
                              <w:rFonts w:asciiTheme="minorBidi" w:hAnsiTheme="minorBidi" w:cs="Raavi"/>
                              <w:i/>
                              <w:sz w:val="18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ED690D">
                        <w:rPr>
                          <w:rFonts w:ascii="Raavi" w:hAnsi="Raavi" w:cs="Raavi" w:hint="cs"/>
                          <w:i/>
                          <w:sz w:val="18"/>
                          <w:szCs w:val="18"/>
                          <w:cs/>
                          <w:lang w:bidi="pa-IN"/>
                          <w:rPrChange w:id="33" w:author="Mandeep Singh" w:date="2025-11-18T19:12:00Z" w16du:dateUtc="2025-11-18T13:42:00Z">
                            <w:rPr>
                              <w:rFonts w:asciiTheme="minorBidi" w:hAnsiTheme="minorBidi" w:cs="Raavi" w:hint="cs"/>
                              <w:i/>
                              <w:sz w:val="18"/>
                              <w:cs/>
                              <w:lang w:bidi="pa-IN"/>
                            </w:rPr>
                          </w:rPrChange>
                        </w:rPr>
                        <w:t>ਸੰਪਰਕ</w:t>
                      </w:r>
                      <w:r w:rsidRPr="00ED690D">
                        <w:rPr>
                          <w:rFonts w:asciiTheme="minorBidi" w:hAnsiTheme="minorBidi" w:cstheme="minorBidi"/>
                          <w:i/>
                          <w:sz w:val="18"/>
                          <w:szCs w:val="18"/>
                          <w:cs/>
                          <w:lang w:bidi="pa-IN"/>
                          <w:rPrChange w:id="34" w:author="Mandeep Singh" w:date="2025-11-18T19:12:00Z" w16du:dateUtc="2025-11-18T13:42:00Z">
                            <w:rPr>
                              <w:rFonts w:asciiTheme="minorBidi" w:hAnsiTheme="minorBidi" w:cs="Raavi"/>
                              <w:i/>
                              <w:sz w:val="18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ED690D">
                        <w:rPr>
                          <w:rFonts w:ascii="Raavi" w:hAnsi="Raavi" w:cs="Raavi" w:hint="cs"/>
                          <w:i/>
                          <w:sz w:val="18"/>
                          <w:szCs w:val="18"/>
                          <w:cs/>
                          <w:lang w:bidi="pa-IN"/>
                          <w:rPrChange w:id="35" w:author="Mandeep Singh" w:date="2025-11-18T19:12:00Z" w16du:dateUtc="2025-11-18T13:42:00Z">
                            <w:rPr>
                              <w:rFonts w:asciiTheme="minorBidi" w:hAnsiTheme="minorBidi" w:cs="Raavi" w:hint="cs"/>
                              <w:i/>
                              <w:sz w:val="18"/>
                              <w:cs/>
                              <w:lang w:bidi="pa-IN"/>
                            </w:rPr>
                          </w:rPrChange>
                        </w:rPr>
                        <w:t>ਕੀ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ਤਾ ਹੈ।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76D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6958A3B8">
                <wp:simplePos x="0" y="0"/>
                <wp:positionH relativeFrom="column">
                  <wp:posOffset>2565400</wp:posOffset>
                </wp:positionH>
                <wp:positionV relativeFrom="page">
                  <wp:posOffset>3826933</wp:posOffset>
                </wp:positionV>
                <wp:extent cx="3613150" cy="2506134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506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19D9C2A9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ਜੇਕਰ ਤੁਸੀਂ ਅਜੇ ਤੱਕ </w:t>
                            </w:r>
                            <w:ins w:id="36" w:author="Mandeep Singh" w:date="2025-11-18T18:19:00Z" w16du:dateUtc="2025-11-18T12:49:00Z">
                              <w:r w:rsidR="00B05658" w:rsidRPr="00B05658">
                                <w:rPr>
                                  <w:rFonts w:asciiTheme="minorBidi" w:hAnsiTheme="minorBidi" w:cs="Raavi" w:hint="cs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>ਗਰਭਅਵਸਥਾ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="00B05658" w:rsidRPr="00B05658">
                                <w:rPr>
                                  <w:rFonts w:asciiTheme="minorBidi" w:hAnsiTheme="minorBidi" w:cs="Raavi" w:hint="cs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>ਨਾਲ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="00B05658" w:rsidRPr="00B05658">
                                <w:rPr>
                                  <w:rFonts w:asciiTheme="minorBidi" w:hAnsiTheme="minorBidi" w:cs="Raavi" w:hint="cs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>ਸੰਬੰਧਤ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="00B05658" w:rsidRPr="00A86168">
                                <w:rPr>
                                  <w:rFonts w:ascii="Raavi" w:hAnsi="Raavi" w:cs="Raavi"/>
                                  <w:sz w:val="20"/>
                                  <w:szCs w:val="20"/>
                                </w:rPr>
                                <w:t>ਸ਼ੂਗਰ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="00B05658" w:rsidRPr="00B05658">
                                <w:rPr>
                                  <w:rFonts w:asciiTheme="minorBidi" w:hAnsiTheme="minorBidi" w:cs="Raavi" w:hint="cs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>ਰੋਗ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  <w:r w:rsidR="00B05658" w:rsidRPr="00B05658">
                                <w:rPr>
                                  <w:rFonts w:asciiTheme="minorBidi" w:hAnsiTheme="minorBidi" w:cs="Raavi" w:hint="cs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>ਦੇ</w:t>
                              </w:r>
                              <w:r w:rsidR="00B05658" w:rsidRPr="00B05658">
                                <w:rPr>
                                  <w:rFonts w:asciiTheme="minorBidi" w:hAnsiTheme="minorBidi" w:cs="Raavi"/>
                                  <w:sz w:val="20"/>
                                  <w:szCs w:val="20"/>
                                  <w:cs/>
                                  <w:lang w:bidi="pa-IN"/>
                                </w:rPr>
                                <w:t xml:space="preserve"> </w:t>
                              </w:r>
                            </w:ins>
                            <w:del w:id="37" w:author="Mandeep Singh" w:date="2025-11-18T18:19:00Z" w16du:dateUtc="2025-11-18T12:49:00Z">
                              <w:r w:rsidRPr="00A86168" w:rsidDel="00B05658">
                                <w:rPr>
                                  <w:rFonts w:asciiTheme="minorBidi" w:hAnsiTheme="minorBidi"/>
                                  <w:sz w:val="20"/>
                                  <w:szCs w:val="20"/>
                                </w:rPr>
                                <w:delText xml:space="preserve">ਸ਼ੂਗਰ ਰੋਗ </w:delText>
                              </w:r>
                            </w:del>
                            <w:del w:id="38" w:author="Mandeep Singh" w:date="2025-11-18T18:21:00Z" w16du:dateUtc="2025-11-18T12:51:00Z">
                              <w:r w:rsidRPr="00A86168" w:rsidDel="00B05658">
                                <w:rPr>
                                  <w:rFonts w:asciiTheme="minorBidi" w:hAnsiTheme="minorBidi"/>
                                  <w:sz w:val="20"/>
                                  <w:szCs w:val="20"/>
                                </w:rPr>
                                <w:delText xml:space="preserve">ਤੋਂ ਪਹਿਲਾਂ ਦੇ </w:delText>
                              </w:r>
                            </w:del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ਕਲੀਨਿਕ ਦੀ ਦੇਖਭਾਲ ਹੇਠ ਨਹੀਂ ਹੋ, ਤਾਂ ਕਿਰਪਾ ਕਰਕੇ ਜਿਵੇਂ ਹੀ ਤੁਹਾਨੂੰ ਪਤਾ ਲੱਗੇ ਕਿ ਤੁਸੀਂ ਗਰਭਵਤੀ ਹੋ, ਤੁਰੰਤ ਉਨ੍ਹਾਂ ਨਾਲ ਸੰਪਰਕ ਕਰੋ:</w:t>
                            </w:r>
                          </w:p>
                          <w:p w14:paraId="2EDE7F37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70829439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ਅਪੌਇੰਟਮੈਂਟ ਬੁੱਕ ਕਰਨ ਅਤੇ ਹੋਰ ਜਾਣਕਾਰੀ ਪ੍ਰਾਪਤ ਕਰਨ ਲਈ ਆਪਣੇ </w:t>
                            </w:r>
                            <w:r w:rsidRPr="00311793">
                              <w:rPr>
                                <w:rFonts w:asciiTheme="minorBidi" w:hAnsiTheme="minorBidi" w:cs="Raavi" w:hint="cs"/>
                                <w:bCs/>
                                <w:sz w:val="20"/>
                                <w:szCs w:val="20"/>
                                <w:cs/>
                                <w:lang w:bidi="pa-IN"/>
                                <w:rPrChange w:id="39" w:author="Mandeep Singh" w:date="2025-11-18T19:09:00Z" w16du:dateUtc="2025-11-18T13:39:00Z">
                                  <w:rPr>
                                    <w:rFonts w:asciiTheme="minorBidi" w:hAnsiTheme="minorBidi" w:cs="Raavi" w:hint="cs"/>
                                    <w:b/>
                                    <w:color w:val="59A5A1"/>
                                    <w:sz w:val="20"/>
                                    <w:szCs w:val="20"/>
                                    <w:cs/>
                                    <w:lang w:bidi="pa-IN"/>
                                  </w:rPr>
                                </w:rPrChange>
                              </w:rPr>
                              <w:t>ਸਥਾਨਕ</w:t>
                            </w:r>
                            <w:r w:rsidRPr="00311793">
                              <w:rPr>
                                <w:rFonts w:asciiTheme="minorBidi" w:hAnsiTheme="minorBidi" w:cs="Raavi"/>
                                <w:bCs/>
                                <w:sz w:val="20"/>
                                <w:szCs w:val="20"/>
                                <w:cs/>
                                <w:lang w:bidi="pa-IN"/>
                                <w:rPrChange w:id="40" w:author="Mandeep Singh" w:date="2025-11-18T19:09:00Z" w16du:dateUtc="2025-11-18T13:39:00Z">
                                  <w:rPr>
                                    <w:rFonts w:asciiTheme="minorBidi" w:hAnsiTheme="minorBidi" w:cs="Raavi"/>
                                    <w:b/>
                                    <w:color w:val="59A5A1"/>
                                    <w:sz w:val="20"/>
                                    <w:szCs w:val="2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del w:id="41" w:author="Mandeep Singh" w:date="2025-11-18T19:09:00Z" w16du:dateUtc="2025-11-18T13:39:00Z">
                              <w:r w:rsidRPr="00A86168" w:rsidDel="00311793">
                                <w:rPr>
                                  <w:rFonts w:asciiTheme="minorBidi" w:hAnsiTheme="minorBidi"/>
                                  <w:b/>
                                  <w:color w:val="59A5A1"/>
                                  <w:sz w:val="20"/>
                                  <w:szCs w:val="20"/>
                                </w:rPr>
                                <w:delText>ਸ਼ੂਗਰ ਰੋਗ</w:delText>
                              </w:r>
                            </w:del>
                            <w:ins w:id="42" w:author="Mandeep Singh" w:date="2025-11-18T19:09:00Z" w16du:dateUtc="2025-11-18T13:39:00Z">
                              <w:r w:rsidR="00311793" w:rsidRPr="00311793">
                                <w:rPr>
                                  <w:rFonts w:asciiTheme="minorBidi" w:hAnsiTheme="minorBidi" w:cs="Raavi"/>
                                  <w:bCs/>
                                  <w:color w:val="59A5A1"/>
                                  <w:sz w:val="20"/>
                                  <w:szCs w:val="20"/>
                                  <w:cs/>
                                  <w:lang w:bidi="pa-IN"/>
                                  <w:rPrChange w:id="43" w:author="Mandeep Singh" w:date="2025-11-18T19:09:00Z" w16du:dateUtc="2025-11-18T13:39:00Z">
                                    <w:rPr>
                                      <w:rFonts w:asciiTheme="minorBidi" w:hAnsiTheme="minorBidi" w:cs="Raavi"/>
                                      <w:b/>
                                      <w:color w:val="59A5A1"/>
                                      <w:sz w:val="20"/>
                                      <w:szCs w:val="20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t>ਡਾਇਬੀਟੀਜ਼ ਐਨਟੀਨੇਟਲ ਕਲੀਨਿਕ</w:t>
                              </w:r>
                            </w:ins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del w:id="44" w:author="Mandeep Singh" w:date="2025-11-18T19:10:00Z" w16du:dateUtc="2025-11-18T13:40:00Z">
                              <w:r w:rsidRPr="00A86168" w:rsidDel="00311793">
                                <w:rPr>
                                  <w:rFonts w:asciiTheme="minorBidi" w:hAnsiTheme="minorBidi"/>
                                  <w:sz w:val="20"/>
                                  <w:szCs w:val="20"/>
                                </w:rPr>
                                <w:delText xml:space="preserve">ਤੋਂ ਪਹਿਲਾਂ ਦੇ ਕਲੀਨਿਕ </w:delText>
                              </w:r>
                            </w:del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ਨਾਲ ਸੰਪਰਕ ਕਰੋ।</w:t>
                            </w:r>
                          </w:p>
                          <w:p w14:paraId="19C8DB54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1976AA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ਡਰਬੀ/ਬਰਟਨ:</w:t>
                            </w:r>
                          </w:p>
                          <w:p w14:paraId="6BEA0F21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ਚੈਸਟਰਫੀਲਡ:</w:t>
                            </w:r>
                          </w:p>
                          <w:p w14:paraId="0697D27C" w14:textId="4EF43B15" w:rsidR="00B51EB3" w:rsidRPr="00A86168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A86168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29" type="#_x0000_t202" style="position:absolute;margin-left:202pt;margin-top:301.35pt;width:284.5pt;height:19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" filled="f" stroked="f" strokeweight=".5pt">
                <v:textbox>
                  <w:txbxContent>
                    <w:p w14:paraId="63827A60" w14:textId="19D9C2A9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ਜੇਕਰ ਤੁਸੀਂ ਅਜੇ ਤੱਕ </w:t>
                      </w:r>
                      <w:ins w:id="45" w:author="Mandeep Singh" w:date="2025-11-18T18:19:00Z" w16du:dateUtc="2025-11-18T12:49:00Z">
                        <w:r w:rsidR="00B05658" w:rsidRPr="00B05658">
                          <w:rPr>
                            <w:rFonts w:asciiTheme="minorBidi" w:hAnsiTheme="minorBidi" w:cs="Raavi" w:hint="cs"/>
                            <w:sz w:val="20"/>
                            <w:szCs w:val="20"/>
                            <w:cs/>
                            <w:lang w:bidi="pa-IN"/>
                          </w:rPr>
                          <w:t>ਗਰਭਅਵਸਥਾ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  <w:r w:rsidR="00B05658" w:rsidRPr="00B05658">
                          <w:rPr>
                            <w:rFonts w:asciiTheme="minorBidi" w:hAnsiTheme="minorBidi" w:cs="Raavi" w:hint="cs"/>
                            <w:sz w:val="20"/>
                            <w:szCs w:val="20"/>
                            <w:cs/>
                            <w:lang w:bidi="pa-IN"/>
                          </w:rPr>
                          <w:t>ਨਾਲ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  <w:r w:rsidR="00B05658" w:rsidRPr="00B05658">
                          <w:rPr>
                            <w:rFonts w:asciiTheme="minorBidi" w:hAnsiTheme="minorBidi" w:cs="Raavi" w:hint="cs"/>
                            <w:sz w:val="20"/>
                            <w:szCs w:val="20"/>
                            <w:cs/>
                            <w:lang w:bidi="pa-IN"/>
                          </w:rPr>
                          <w:t>ਸੰਬੰਧਤ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  <w:r w:rsidR="00B05658" w:rsidRPr="00A86168">
                          <w:rPr>
                            <w:rFonts w:ascii="Raavi" w:hAnsi="Raavi" w:cs="Raavi"/>
                            <w:sz w:val="20"/>
                            <w:szCs w:val="20"/>
                          </w:rPr>
                          <w:t>ਸ਼ੂਗਰ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  <w:r w:rsidR="00B05658" w:rsidRPr="00B05658">
                          <w:rPr>
                            <w:rFonts w:asciiTheme="minorBidi" w:hAnsiTheme="minorBidi" w:cs="Raavi" w:hint="cs"/>
                            <w:sz w:val="20"/>
                            <w:szCs w:val="20"/>
                            <w:cs/>
                            <w:lang w:bidi="pa-IN"/>
                          </w:rPr>
                          <w:t>ਰੋਗ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  <w:r w:rsidR="00B05658" w:rsidRPr="00B05658">
                          <w:rPr>
                            <w:rFonts w:asciiTheme="minorBidi" w:hAnsiTheme="minorBidi" w:cs="Raavi" w:hint="cs"/>
                            <w:sz w:val="20"/>
                            <w:szCs w:val="20"/>
                            <w:cs/>
                            <w:lang w:bidi="pa-IN"/>
                          </w:rPr>
                          <w:t>ਦੇ</w:t>
                        </w:r>
                        <w:r w:rsidR="00B05658" w:rsidRPr="00B05658">
                          <w:rPr>
                            <w:rFonts w:asciiTheme="minorBidi" w:hAnsiTheme="minorBidi" w:cs="Raavi"/>
                            <w:sz w:val="20"/>
                            <w:szCs w:val="20"/>
                            <w:cs/>
                            <w:lang w:bidi="pa-IN"/>
                          </w:rPr>
                          <w:t xml:space="preserve"> </w:t>
                        </w:r>
                      </w:ins>
                      <w:del w:id="46" w:author="Mandeep Singh" w:date="2025-11-18T18:19:00Z" w16du:dateUtc="2025-11-18T12:49:00Z">
                        <w:r w:rsidRPr="00A86168" w:rsidDel="00B05658">
                          <w:rPr>
                            <w:rFonts w:asciiTheme="minorBidi" w:hAnsiTheme="minorBidi"/>
                            <w:sz w:val="20"/>
                            <w:szCs w:val="20"/>
                          </w:rPr>
                          <w:delText xml:space="preserve">ਸ਼ੂਗਰ ਰੋਗ </w:delText>
                        </w:r>
                      </w:del>
                      <w:del w:id="47" w:author="Mandeep Singh" w:date="2025-11-18T18:21:00Z" w16du:dateUtc="2025-11-18T12:51:00Z">
                        <w:r w:rsidRPr="00A86168" w:rsidDel="00B05658">
                          <w:rPr>
                            <w:rFonts w:asciiTheme="minorBidi" w:hAnsiTheme="minorBidi"/>
                            <w:sz w:val="20"/>
                            <w:szCs w:val="20"/>
                          </w:rPr>
                          <w:delText xml:space="preserve">ਤੋਂ ਪਹਿਲਾਂ ਦੇ </w:delText>
                        </w:r>
                      </w:del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ਕਲੀਨਿਕ ਦੀ ਦੇਖਭਾਲ ਹੇਠ ਨਹੀਂ ਹੋ, ਤਾਂ ਕਿਰਪਾ ਕਰਕੇ ਜਿਵੇਂ ਹੀ ਤੁਹਾਨੂੰ ਪਤਾ ਲੱਗੇ ਕਿ ਤੁਸੀਂ ਗਰਭਵਤੀ ਹੋ, ਤੁਰੰਤ ਉਨ੍ਹਾਂ ਨਾਲ ਸੰਪਰਕ ਕਰੋ:</w:t>
                      </w:r>
                    </w:p>
                    <w:p w14:paraId="2EDE7F37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70829439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ਅਪੌਇੰਟਮੈਂਟ ਬੁੱਕ ਕਰਨ ਅਤੇ ਹੋਰ ਜਾਣਕਾਰੀ ਪ੍ਰਾਪਤ ਕਰਨ ਲਈ ਆਪਣੇ </w:t>
                      </w:r>
                      <w:r w:rsidRPr="00311793">
                        <w:rPr>
                          <w:rFonts w:asciiTheme="minorBidi" w:hAnsiTheme="minorBidi" w:cs="Raavi" w:hint="cs"/>
                          <w:bCs/>
                          <w:sz w:val="20"/>
                          <w:szCs w:val="20"/>
                          <w:cs/>
                          <w:lang w:bidi="pa-IN"/>
                          <w:rPrChange w:id="48" w:author="Mandeep Singh" w:date="2025-11-18T19:09:00Z" w16du:dateUtc="2025-11-18T13:39:00Z">
                            <w:rPr>
                              <w:rFonts w:asciiTheme="minorBidi" w:hAnsiTheme="minorBidi" w:cs="Raavi" w:hint="cs"/>
                              <w:b/>
                              <w:color w:val="59A5A1"/>
                              <w:sz w:val="20"/>
                              <w:szCs w:val="20"/>
                              <w:cs/>
                              <w:lang w:bidi="pa-IN"/>
                            </w:rPr>
                          </w:rPrChange>
                        </w:rPr>
                        <w:t>ਸਥਾਨਕ</w:t>
                      </w:r>
                      <w:r w:rsidRPr="00311793">
                        <w:rPr>
                          <w:rFonts w:asciiTheme="minorBidi" w:hAnsiTheme="minorBidi" w:cs="Raavi"/>
                          <w:bCs/>
                          <w:sz w:val="20"/>
                          <w:szCs w:val="20"/>
                          <w:cs/>
                          <w:lang w:bidi="pa-IN"/>
                          <w:rPrChange w:id="49" w:author="Mandeep Singh" w:date="2025-11-18T19:09:00Z" w16du:dateUtc="2025-11-18T13:39:00Z">
                            <w:rPr>
                              <w:rFonts w:asciiTheme="minorBidi" w:hAnsiTheme="minorBidi" w:cs="Raavi"/>
                              <w:b/>
                              <w:color w:val="59A5A1"/>
                              <w:sz w:val="20"/>
                              <w:szCs w:val="2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del w:id="50" w:author="Mandeep Singh" w:date="2025-11-18T19:09:00Z" w16du:dateUtc="2025-11-18T13:39:00Z">
                        <w:r w:rsidRPr="00A86168" w:rsidDel="00311793">
                          <w:rPr>
                            <w:rFonts w:asciiTheme="minorBidi" w:hAnsiTheme="minorBidi"/>
                            <w:b/>
                            <w:color w:val="59A5A1"/>
                            <w:sz w:val="20"/>
                            <w:szCs w:val="20"/>
                          </w:rPr>
                          <w:delText>ਸ਼ੂਗਰ ਰੋਗ</w:delText>
                        </w:r>
                      </w:del>
                      <w:ins w:id="51" w:author="Mandeep Singh" w:date="2025-11-18T19:09:00Z" w16du:dateUtc="2025-11-18T13:39:00Z">
                        <w:r w:rsidR="00311793" w:rsidRPr="00311793">
                          <w:rPr>
                            <w:rFonts w:asciiTheme="minorBidi" w:hAnsiTheme="minorBidi" w:cs="Raavi"/>
                            <w:bCs/>
                            <w:color w:val="59A5A1"/>
                            <w:sz w:val="20"/>
                            <w:szCs w:val="20"/>
                            <w:cs/>
                            <w:lang w:bidi="pa-IN"/>
                            <w:rPrChange w:id="52" w:author="Mandeep Singh" w:date="2025-11-18T19:09:00Z" w16du:dateUtc="2025-11-18T13:39:00Z">
                              <w:rPr>
                                <w:rFonts w:asciiTheme="minorBidi" w:hAnsiTheme="minorBidi" w:cs="Raavi"/>
                                <w:b/>
                                <w:color w:val="59A5A1"/>
                                <w:sz w:val="20"/>
                                <w:szCs w:val="20"/>
                                <w:cs/>
                                <w:lang w:bidi="pa-IN"/>
                              </w:rPr>
                            </w:rPrChange>
                          </w:rPr>
                          <w:t>ਡਾਇਬੀਟੀਜ਼ ਐਨਟੀਨੇਟਲ ਕਲੀਨਿਕ</w:t>
                        </w:r>
                      </w:ins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</w:t>
                      </w:r>
                      <w:del w:id="53" w:author="Mandeep Singh" w:date="2025-11-18T19:10:00Z" w16du:dateUtc="2025-11-18T13:40:00Z">
                        <w:r w:rsidRPr="00A86168" w:rsidDel="00311793">
                          <w:rPr>
                            <w:rFonts w:asciiTheme="minorBidi" w:hAnsiTheme="minorBidi"/>
                            <w:sz w:val="20"/>
                            <w:szCs w:val="20"/>
                          </w:rPr>
                          <w:delText xml:space="preserve">ਤੋਂ ਪਹਿਲਾਂ ਦੇ ਕਲੀਨਿਕ </w:delText>
                        </w:r>
                      </w:del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ਨਾਲ ਸੰਪਰਕ ਕਰੋ।</w:t>
                      </w:r>
                    </w:p>
                    <w:p w14:paraId="19C8DB54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001976AA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ਡਰਬੀ/ਬਰਟਨ:</w:t>
                      </w:r>
                    </w:p>
                    <w:p w14:paraId="6BEA0F21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ਚੈਸਟਰਫੀਲਡ:</w:t>
                      </w:r>
                    </w:p>
                    <w:p w14:paraId="0697D27C" w14:textId="4EF43B15" w:rsidR="00B51EB3" w:rsidRPr="00A86168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A86168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11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56FA3AD5">
                <wp:simplePos x="0" y="0"/>
                <wp:positionH relativeFrom="column">
                  <wp:posOffset>2561590</wp:posOffset>
                </wp:positionH>
                <wp:positionV relativeFrom="page">
                  <wp:posOffset>2900045</wp:posOffset>
                </wp:positionV>
                <wp:extent cx="2851150" cy="814397"/>
                <wp:effectExtent l="0" t="0" r="0" b="508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8143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8B5CF9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PrChange w:id="54" w:author="Mandeep Singh" w:date="2025-11-18T18:15:00Z" w16du:dateUtc="2025-11-18T12:45:00Z">
                                  <w:rPr>
                                    <w:rFonts w:asciiTheme="minorBidi" w:hAnsiTheme="minorBidi" w:cstheme="minorBidi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rPrChange>
                              </w:rPr>
                            </w:pP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55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ਕੀ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56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57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ਤੁਸੀਂ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58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59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ਗਰਭਵਤੀ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0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1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ਹੋ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2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3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ਅਤੇ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4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5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ਤੁਹਾਨੂੰ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6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7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ਸ਼ੂਗਰ</w:t>
                            </w:r>
                            <w:r w:rsidRPr="008B5CF9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8" w:author="Mandeep Singh" w:date="2025-11-18T18:15:00Z" w16du:dateUtc="2025-11-18T12:45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2"/>
                                <w:szCs w:val="18"/>
                                <w:cs/>
                                <w:lang w:bidi="pa-IN"/>
                                <w:rPrChange w:id="69" w:author="Mandeep Singh" w:date="2025-11-18T18:15:00Z" w16du:dateUtc="2025-11-18T12:45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40"/>
                                    <w:cs/>
                                    <w:lang w:bidi="pa-IN"/>
                                  </w:rPr>
                                </w:rPrChange>
                              </w:rPr>
                              <w:t>ਹੈ</w:t>
                            </w:r>
                            <w:r w:rsidRPr="008B5CF9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2"/>
                                <w:szCs w:val="18"/>
                                <w:rPrChange w:id="70" w:author="Mandeep Singh" w:date="2025-11-18T18:15:00Z" w16du:dateUtc="2025-11-18T12:45:00Z">
                                  <w:rPr>
                                    <w:rFonts w:asciiTheme="minorBidi" w:hAnsiTheme="minorBidi"/>
                                    <w:b/>
                                    <w:color w:val="FFFFFF" w:themeColor="background1"/>
                                    <w:sz w:val="40"/>
                                  </w:rPr>
                                </w:rPrChang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0" type="#_x0000_t202" style="position:absolute;margin-left:201.7pt;margin-top:228.35pt;width:224.5pt;height:6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" filled="f" stroked="f" strokeweight=".5pt">
                <v:textbox>
                  <w:txbxContent>
                    <w:p w14:paraId="4AAA1041" w14:textId="357342D8" w:rsidR="00B51EB3" w:rsidRPr="008B5CF9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2"/>
                          <w:szCs w:val="32"/>
                          <w:rPrChange w:id="71" w:author="Mandeep Singh" w:date="2025-11-18T18:15:00Z" w16du:dateUtc="2025-11-18T12:45:00Z">
                            <w:rPr>
                              <w:rFonts w:asciiTheme="minorBidi" w:hAnsiTheme="minorBidi" w:cstheme="minorBid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rPrChange>
                        </w:rPr>
                      </w:pP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2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ਕੀ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3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4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ਤੁਸੀਂ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5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6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ਗਰਭਵਤੀ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7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8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ਹੋ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79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0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ਅਤੇ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1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2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ਤੁਹਾਨੂੰ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3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4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ਸ਼ੂਗਰ</w:t>
                      </w:r>
                      <w:r w:rsidRPr="008B5CF9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5" w:author="Mandeep Singh" w:date="2025-11-18T18:15:00Z" w16du:dateUtc="2025-11-18T12:45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32"/>
                          <w:szCs w:val="18"/>
                          <w:cs/>
                          <w:lang w:bidi="pa-IN"/>
                          <w:rPrChange w:id="86" w:author="Mandeep Singh" w:date="2025-11-18T18:15:00Z" w16du:dateUtc="2025-11-18T12:45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40"/>
                              <w:cs/>
                              <w:lang w:bidi="pa-IN"/>
                            </w:rPr>
                          </w:rPrChange>
                        </w:rPr>
                        <w:t>ਹੈ</w:t>
                      </w:r>
                      <w:r w:rsidRPr="008B5CF9">
                        <w:rPr>
                          <w:rFonts w:asciiTheme="minorBidi" w:hAnsiTheme="minorBidi"/>
                          <w:b/>
                          <w:color w:val="FFFFFF" w:themeColor="background1"/>
                          <w:sz w:val="32"/>
                          <w:szCs w:val="18"/>
                          <w:rPrChange w:id="87" w:author="Mandeep Singh" w:date="2025-11-18T18:15:00Z" w16du:dateUtc="2025-11-18T12:45:00Z">
                            <w:rPr>
                              <w:rFonts w:asciiTheme="minorBidi" w:hAnsiTheme="minorBidi"/>
                              <w:b/>
                              <w:color w:val="FFFFFF" w:themeColor="background1"/>
                              <w:sz w:val="40"/>
                            </w:rPr>
                          </w:rPrChange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1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603FF507">
                <wp:simplePos x="0" y="0"/>
                <wp:positionH relativeFrom="column">
                  <wp:posOffset>2525917</wp:posOffset>
                </wp:positionH>
                <wp:positionV relativeFrom="page">
                  <wp:posOffset>1629624</wp:posOffset>
                </wp:positionV>
                <wp:extent cx="3558012" cy="1149790"/>
                <wp:effectExtent l="0" t="0" r="0" b="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8012" cy="1149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1EF75CC7" w:rsidR="00B51EB3" w:rsidRPr="008B5CF9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b/>
                                <w:bCs/>
                                <w:color w:val="59A5A1"/>
                                <w:sz w:val="48"/>
                                <w:szCs w:val="48"/>
                                <w:rPrChange w:id="88" w:author="Mandeep Singh" w:date="2025-11-18T18:15:00Z" w16du:dateUtc="2025-11-18T12:45:00Z">
                                  <w:rPr>
                                    <w:rFonts w:ascii="Arial Black" w:hAnsi="Arial Black" w:cstheme="minorBidi"/>
                                    <w:color w:val="59A5A1"/>
                                    <w:sz w:val="60"/>
                                    <w:szCs w:val="60"/>
                                  </w:rPr>
                                </w:rPrChange>
                              </w:rPr>
                            </w:pPr>
                            <w:r w:rsidRPr="008B5CF9">
                              <w:rPr>
                                <w:rFonts w:ascii="Arial Black" w:hAnsi="Arial Black" w:cs="Raavi" w:hint="cs"/>
                                <w:b/>
                                <w:bCs/>
                                <w:color w:val="674F6C"/>
                                <w:sz w:val="48"/>
                                <w:szCs w:val="16"/>
                                <w:cs/>
                                <w:lang w:bidi="pa-IN"/>
                                <w:rPrChange w:id="89" w:author="Mandeep Singh" w:date="2025-11-18T18:15:00Z" w16du:dateUtc="2025-11-18T12:45:00Z">
                                  <w:rPr>
                                    <w:rFonts w:ascii="Arial Black" w:hAnsi="Arial Black" w:cs="Raavi" w:hint="cs"/>
                                    <w:color w:val="674F6C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>ਗਰਭ</w:t>
                            </w:r>
                            <w:r w:rsidRPr="008B5CF9">
                              <w:rPr>
                                <w:rFonts w:ascii="Arial Black" w:hAnsi="Arial Black" w:cs="Raavi"/>
                                <w:b/>
                                <w:bCs/>
                                <w:color w:val="674F6C"/>
                                <w:sz w:val="48"/>
                                <w:szCs w:val="16"/>
                                <w:cs/>
                                <w:lang w:bidi="pa-IN"/>
                                <w:rPrChange w:id="90" w:author="Mandeep Singh" w:date="2025-11-18T18:15:00Z" w16du:dateUtc="2025-11-18T12:45:00Z">
                                  <w:rPr>
                                    <w:rFonts w:ascii="Arial Black" w:hAnsi="Arial Black" w:cs="Raavi"/>
                                    <w:color w:val="674F6C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="Arial Black" w:hAnsi="Arial Black" w:cs="Raavi" w:hint="cs"/>
                                <w:b/>
                                <w:bCs/>
                                <w:color w:val="674F6C"/>
                                <w:sz w:val="48"/>
                                <w:szCs w:val="16"/>
                                <w:cs/>
                                <w:lang w:bidi="pa-IN"/>
                                <w:rPrChange w:id="91" w:author="Mandeep Singh" w:date="2025-11-18T18:15:00Z" w16du:dateUtc="2025-11-18T12:45:00Z">
                                  <w:rPr>
                                    <w:rFonts w:ascii="Arial Black" w:hAnsi="Arial Black" w:cs="Raavi" w:hint="cs"/>
                                    <w:color w:val="674F6C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>ਅਵਸਥਾ</w:t>
                            </w:r>
                            <w:r w:rsidRPr="008B5CF9">
                              <w:rPr>
                                <w:rFonts w:ascii="Arial Black" w:hAnsi="Arial Black"/>
                                <w:b/>
                                <w:bCs/>
                                <w:sz w:val="48"/>
                                <w:szCs w:val="16"/>
                                <w:rPrChange w:id="92" w:author="Mandeep Singh" w:date="2025-11-18T18:15:00Z" w16du:dateUtc="2025-11-18T12:45:00Z">
                                  <w:rPr>
                                    <w:rFonts w:ascii="Arial Black" w:hAnsi="Arial Black"/>
                                    <w:sz w:val="60"/>
                                  </w:rPr>
                                </w:rPrChange>
                              </w:rPr>
                              <w:br/>
                            </w:r>
                            <w:r w:rsidRPr="008B5CF9">
                              <w:rPr>
                                <w:rFonts w:ascii="Arial Black" w:hAnsi="Arial Black" w:cs="Raavi" w:hint="cs"/>
                                <w:b/>
                                <w:bCs/>
                                <w:color w:val="59A5A1"/>
                                <w:sz w:val="48"/>
                                <w:szCs w:val="16"/>
                                <w:cs/>
                                <w:lang w:bidi="pa-IN"/>
                                <w:rPrChange w:id="93" w:author="Mandeep Singh" w:date="2025-11-18T18:15:00Z" w16du:dateUtc="2025-11-18T12:45:00Z">
                                  <w:rPr>
                                    <w:rFonts w:ascii="Arial Black" w:hAnsi="Arial Black" w:cs="Raavi" w:hint="cs"/>
                                    <w:color w:val="59A5A1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>ਅਤੇ</w:t>
                            </w:r>
                            <w:r w:rsidRPr="008B5CF9">
                              <w:rPr>
                                <w:rFonts w:ascii="Arial Black" w:hAnsi="Arial Black" w:cs="Raavi"/>
                                <w:b/>
                                <w:bCs/>
                                <w:color w:val="59A5A1"/>
                                <w:sz w:val="48"/>
                                <w:szCs w:val="16"/>
                                <w:cs/>
                                <w:lang w:bidi="pa-IN"/>
                                <w:rPrChange w:id="94" w:author="Mandeep Singh" w:date="2025-11-18T18:15:00Z" w16du:dateUtc="2025-11-18T12:45:00Z">
                                  <w:rPr>
                                    <w:rFonts w:ascii="Arial Black" w:hAnsi="Arial Black" w:cs="Raavi"/>
                                    <w:color w:val="59A5A1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8B5CF9">
                              <w:rPr>
                                <w:rFonts w:ascii="Arial Black" w:hAnsi="Arial Black" w:cs="Raavi" w:hint="cs"/>
                                <w:b/>
                                <w:bCs/>
                                <w:color w:val="59A5A1"/>
                                <w:sz w:val="48"/>
                                <w:szCs w:val="16"/>
                                <w:cs/>
                                <w:lang w:bidi="pa-IN"/>
                                <w:rPrChange w:id="95" w:author="Mandeep Singh" w:date="2025-11-18T18:15:00Z" w16du:dateUtc="2025-11-18T12:45:00Z">
                                  <w:rPr>
                                    <w:rFonts w:ascii="Arial Black" w:hAnsi="Arial Black" w:cs="Raavi" w:hint="cs"/>
                                    <w:color w:val="59A5A1"/>
                                    <w:sz w:val="60"/>
                                    <w:cs/>
                                    <w:lang w:bidi="pa-IN"/>
                                  </w:rPr>
                                </w:rPrChange>
                              </w:rPr>
                              <w:t>ਸ਼ੂਗਰ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D625" id="_x0000_s1031" type="#_x0000_t202" style="position:absolute;margin-left:198.9pt;margin-top:128.3pt;width:280.15pt;height:9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" filled="f" stroked="f" strokeweight=".5pt">
                <v:textbox>
                  <w:txbxContent>
                    <w:p w14:paraId="6E27A6A6" w14:textId="1EF75CC7" w:rsidR="00B51EB3" w:rsidRPr="008B5CF9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b/>
                          <w:bCs/>
                          <w:color w:val="59A5A1"/>
                          <w:sz w:val="48"/>
                          <w:szCs w:val="48"/>
                          <w:rPrChange w:id="96" w:author="Mandeep Singh" w:date="2025-11-18T18:15:00Z" w16du:dateUtc="2025-11-18T12:45:00Z">
                            <w:rPr>
                              <w:rFonts w:ascii="Arial Black" w:hAnsi="Arial Black" w:cstheme="minorBidi"/>
                              <w:color w:val="59A5A1"/>
                              <w:sz w:val="60"/>
                              <w:szCs w:val="60"/>
                            </w:rPr>
                          </w:rPrChange>
                        </w:rPr>
                      </w:pPr>
                      <w:r w:rsidRPr="008B5CF9">
                        <w:rPr>
                          <w:rFonts w:ascii="Arial Black" w:hAnsi="Arial Black" w:cs="Raavi" w:hint="cs"/>
                          <w:b/>
                          <w:bCs/>
                          <w:color w:val="674F6C"/>
                          <w:sz w:val="48"/>
                          <w:szCs w:val="16"/>
                          <w:cs/>
                          <w:lang w:bidi="pa-IN"/>
                          <w:rPrChange w:id="97" w:author="Mandeep Singh" w:date="2025-11-18T18:15:00Z" w16du:dateUtc="2025-11-18T12:45:00Z">
                            <w:rPr>
                              <w:rFonts w:ascii="Arial Black" w:hAnsi="Arial Black" w:cs="Raavi" w:hint="cs"/>
                              <w:color w:val="674F6C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>ਗਰਭ</w:t>
                      </w:r>
                      <w:r w:rsidRPr="008B5CF9">
                        <w:rPr>
                          <w:rFonts w:ascii="Arial Black" w:hAnsi="Arial Black" w:cs="Raavi"/>
                          <w:b/>
                          <w:bCs/>
                          <w:color w:val="674F6C"/>
                          <w:sz w:val="48"/>
                          <w:szCs w:val="16"/>
                          <w:cs/>
                          <w:lang w:bidi="pa-IN"/>
                          <w:rPrChange w:id="98" w:author="Mandeep Singh" w:date="2025-11-18T18:15:00Z" w16du:dateUtc="2025-11-18T12:45:00Z">
                            <w:rPr>
                              <w:rFonts w:ascii="Arial Black" w:hAnsi="Arial Black" w:cs="Raavi"/>
                              <w:color w:val="674F6C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="Arial Black" w:hAnsi="Arial Black" w:cs="Raavi" w:hint="cs"/>
                          <w:b/>
                          <w:bCs/>
                          <w:color w:val="674F6C"/>
                          <w:sz w:val="48"/>
                          <w:szCs w:val="16"/>
                          <w:cs/>
                          <w:lang w:bidi="pa-IN"/>
                          <w:rPrChange w:id="99" w:author="Mandeep Singh" w:date="2025-11-18T18:15:00Z" w16du:dateUtc="2025-11-18T12:45:00Z">
                            <w:rPr>
                              <w:rFonts w:ascii="Arial Black" w:hAnsi="Arial Black" w:cs="Raavi" w:hint="cs"/>
                              <w:color w:val="674F6C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>ਅਵਸਥਾ</w:t>
                      </w:r>
                      <w:r w:rsidRPr="008B5CF9">
                        <w:rPr>
                          <w:rFonts w:ascii="Arial Black" w:hAnsi="Arial Black"/>
                          <w:b/>
                          <w:bCs/>
                          <w:sz w:val="48"/>
                          <w:szCs w:val="16"/>
                          <w:rPrChange w:id="100" w:author="Mandeep Singh" w:date="2025-11-18T18:15:00Z" w16du:dateUtc="2025-11-18T12:45:00Z">
                            <w:rPr>
                              <w:rFonts w:ascii="Arial Black" w:hAnsi="Arial Black"/>
                              <w:sz w:val="60"/>
                            </w:rPr>
                          </w:rPrChange>
                        </w:rPr>
                        <w:br/>
                      </w:r>
                      <w:r w:rsidRPr="008B5CF9">
                        <w:rPr>
                          <w:rFonts w:ascii="Arial Black" w:hAnsi="Arial Black" w:cs="Raavi" w:hint="cs"/>
                          <w:b/>
                          <w:bCs/>
                          <w:color w:val="59A5A1"/>
                          <w:sz w:val="48"/>
                          <w:szCs w:val="16"/>
                          <w:cs/>
                          <w:lang w:bidi="pa-IN"/>
                          <w:rPrChange w:id="101" w:author="Mandeep Singh" w:date="2025-11-18T18:15:00Z" w16du:dateUtc="2025-11-18T12:45:00Z">
                            <w:rPr>
                              <w:rFonts w:ascii="Arial Black" w:hAnsi="Arial Black" w:cs="Raavi" w:hint="cs"/>
                              <w:color w:val="59A5A1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>ਅਤੇ</w:t>
                      </w:r>
                      <w:r w:rsidRPr="008B5CF9">
                        <w:rPr>
                          <w:rFonts w:ascii="Arial Black" w:hAnsi="Arial Black" w:cs="Raavi"/>
                          <w:b/>
                          <w:bCs/>
                          <w:color w:val="59A5A1"/>
                          <w:sz w:val="48"/>
                          <w:szCs w:val="16"/>
                          <w:cs/>
                          <w:lang w:bidi="pa-IN"/>
                          <w:rPrChange w:id="102" w:author="Mandeep Singh" w:date="2025-11-18T18:15:00Z" w16du:dateUtc="2025-11-18T12:45:00Z">
                            <w:rPr>
                              <w:rFonts w:ascii="Arial Black" w:hAnsi="Arial Black" w:cs="Raavi"/>
                              <w:color w:val="59A5A1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8B5CF9">
                        <w:rPr>
                          <w:rFonts w:ascii="Arial Black" w:hAnsi="Arial Black" w:cs="Raavi" w:hint="cs"/>
                          <w:b/>
                          <w:bCs/>
                          <w:color w:val="59A5A1"/>
                          <w:sz w:val="48"/>
                          <w:szCs w:val="16"/>
                          <w:cs/>
                          <w:lang w:bidi="pa-IN"/>
                          <w:rPrChange w:id="103" w:author="Mandeep Singh" w:date="2025-11-18T18:15:00Z" w16du:dateUtc="2025-11-18T12:45:00Z">
                            <w:rPr>
                              <w:rFonts w:ascii="Arial Black" w:hAnsi="Arial Black" w:cs="Raavi" w:hint="cs"/>
                              <w:color w:val="59A5A1"/>
                              <w:sz w:val="60"/>
                              <w:cs/>
                              <w:lang w:bidi="pa-IN"/>
                            </w:rPr>
                          </w:rPrChange>
                        </w:rPr>
                        <w:t>ਸ਼ੂਗਰ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0CDD2F9E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5828D0E0" w:rsidR="00B51EB3" w:rsidRPr="002A60D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PrChange w:id="104" w:author="Mandeep Singh" w:date="2025-11-18T19:14:00Z" w16du:dateUtc="2025-11-18T13:44:00Z">
                                  <w:rPr>
                                    <w:rFonts w:asciiTheme="minorBidi" w:hAnsiTheme="minorBidi" w:cstheme="minorBidi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rPrChange>
                              </w:rPr>
                            </w:pP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  <w:rPrChange w:id="105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ਕੀ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  <w:rPrChange w:id="106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  <w:rPrChange w:id="107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ਤੁਸੀਂ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  <w:rPrChange w:id="108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16"/>
                                <w:cs/>
                                <w:lang w:bidi="pa-IN"/>
                                <w:rPrChange w:id="109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ਗਰ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0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ਭ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1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ins w:id="112" w:author="Mandeep Singh" w:date="2025-11-18T19:13:00Z" w16du:dateUtc="2025-11-18T13:43:00Z">
                              <w:r w:rsidR="002A60D5" w:rsidRPr="002A60D5">
                                <w:rPr>
                                  <w:rFonts w:ascii="Raavi" w:hAnsi="Raavi" w:cs="Raavi"/>
                                  <w:bCs/>
                                  <w:color w:val="FFFFFF" w:themeColor="background1"/>
                                  <w:sz w:val="24"/>
                                  <w:szCs w:val="24"/>
                                  <w:cs/>
                                  <w:lang w:bidi="pa-IN"/>
                                  <w:rPrChange w:id="113" w:author="Mandeep Singh" w:date="2025-11-18T19:14:00Z" w16du:dateUtc="2025-11-18T13:44:00Z">
                                    <w:rPr>
                                      <w:rFonts w:asciiTheme="minorBidi" w:hAnsiTheme="minorBidi" w:cs="Raavi"/>
                                      <w:b/>
                                      <w:color w:val="FFFFFF" w:themeColor="background1"/>
                                      <w:sz w:val="36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t>ਧਾਰਨ</w:t>
                              </w:r>
                            </w:ins>
                            <w:del w:id="114" w:author="Mandeep Singh" w:date="2025-11-18T19:13:00Z" w16du:dateUtc="2025-11-18T13:43:00Z">
                              <w:r w:rsidRPr="002A60D5" w:rsidDel="002A60D5">
                                <w:rPr>
                                  <w:rFonts w:ascii="Raavi" w:hAnsi="Raavi" w:cs="Raavi" w:hint="cs"/>
                                  <w:bCs/>
                                  <w:color w:val="FFFFFF" w:themeColor="background1"/>
                                  <w:sz w:val="24"/>
                                  <w:szCs w:val="24"/>
                                  <w:cs/>
                                  <w:lang w:bidi="pa-IN"/>
                                  <w:rPrChange w:id="115" w:author="Mandeep Singh" w:date="2025-11-18T19:14:00Z" w16du:dateUtc="2025-11-18T13:44:00Z">
                                    <w:rPr>
                                      <w:rFonts w:asciiTheme="minorBidi" w:hAnsiTheme="minorBidi" w:cs="Raavi" w:hint="cs"/>
                                      <w:b/>
                                      <w:color w:val="FFFFFF" w:themeColor="background1"/>
                                      <w:sz w:val="36"/>
                                      <w:cs/>
                                      <w:lang w:bidi="pa-IN"/>
                                    </w:rPr>
                                  </w:rPrChange>
                                </w:rPr>
                                <w:delText>ਅਵਸਥਾ</w:delText>
                              </w:r>
                            </w:del>
                            <w:r w:rsidRPr="002A60D5">
                              <w:rPr>
                                <w:rFonts w:asciiTheme="minorBidi" w:hAnsiTheme="minorBidi" w:cstheme="minorBidi"/>
                                <w:bCs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6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="Raavi" w:hAnsi="Raav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7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ਦੀ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8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19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ਯੋਜਨਾ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0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1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ਬਣਾ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2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3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ਰਹੇ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4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5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ਹੋ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6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7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ਅਤੇ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8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29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ਤੁਹਾਨੂੰ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30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31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ਸ਼ੂਗਰ</w:t>
                            </w:r>
                            <w:r w:rsidRPr="002A60D5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32" w:author="Mandeep Singh" w:date="2025-11-18T19:14:00Z" w16du:dateUtc="2025-11-18T13:44:00Z">
                                  <w:rPr>
                                    <w:rFonts w:asciiTheme="minorBidi" w:hAnsiTheme="minorBidi" w:cs="Raavi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 xml:space="preserve"> </w:t>
                            </w:r>
                            <w:r w:rsidRPr="002A60D5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24"/>
                                <w:szCs w:val="24"/>
                                <w:cs/>
                                <w:lang w:bidi="pa-IN"/>
                                <w:rPrChange w:id="133" w:author="Mandeep Singh" w:date="2025-11-18T19:14:00Z" w16du:dateUtc="2025-11-18T13:44:00Z">
                                  <w:rPr>
                                    <w:rFonts w:asciiTheme="minorBidi" w:hAnsiTheme="minorBidi" w:cs="Raavi" w:hint="cs"/>
                                    <w:b/>
                                    <w:color w:val="FFFFFF" w:themeColor="background1"/>
                                    <w:sz w:val="36"/>
                                    <w:cs/>
                                    <w:lang w:bidi="pa-IN"/>
                                  </w:rPr>
                                </w:rPrChange>
                              </w:rPr>
                              <w:t>ਹੈ</w:t>
                            </w:r>
                            <w:r w:rsidRPr="002A60D5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24"/>
                                <w:szCs w:val="24"/>
                                <w:rPrChange w:id="134" w:author="Mandeep Singh" w:date="2025-11-18T19:14:00Z" w16du:dateUtc="2025-11-18T13:44:00Z">
                                  <w:rPr>
                                    <w:rFonts w:asciiTheme="minorBidi" w:hAnsiTheme="minorBidi"/>
                                    <w:b/>
                                    <w:color w:val="FFFFFF" w:themeColor="background1"/>
                                    <w:sz w:val="36"/>
                                  </w:rPr>
                                </w:rPrChang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2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mHGQ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" filled="f" stroked="f" strokeweight=".5pt">
                <v:textbox>
                  <w:txbxContent>
                    <w:p w14:paraId="000D545C" w14:textId="5828D0E0" w:rsidR="00B51EB3" w:rsidRPr="002A60D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24"/>
                          <w:szCs w:val="24"/>
                          <w:rPrChange w:id="135" w:author="Mandeep Singh" w:date="2025-11-18T19:14:00Z" w16du:dateUtc="2025-11-18T13:44:00Z">
                            <w:rPr>
                              <w:rFonts w:asciiTheme="minorBidi" w:hAnsiTheme="minorBidi" w:cstheme="minorBidi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rPrChange>
                        </w:rPr>
                      </w:pP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  <w:rPrChange w:id="136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ਕੀ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  <w:rPrChange w:id="137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  <w:rPrChange w:id="138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ਤੁਸੀਂ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  <w:rPrChange w:id="139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16"/>
                          <w:cs/>
                          <w:lang w:bidi="pa-IN"/>
                          <w:rPrChange w:id="140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ਗਰ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41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ਭ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42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ins w:id="143" w:author="Mandeep Singh" w:date="2025-11-18T19:13:00Z" w16du:dateUtc="2025-11-18T13:43:00Z">
                        <w:r w:rsidR="002A60D5" w:rsidRPr="002A60D5">
                          <w:rPr>
                            <w:rFonts w:ascii="Raavi" w:hAnsi="Raavi" w:cs="Raavi"/>
                            <w:bCs/>
                            <w:color w:val="FFFFFF" w:themeColor="background1"/>
                            <w:sz w:val="24"/>
                            <w:szCs w:val="24"/>
                            <w:cs/>
                            <w:lang w:bidi="pa-IN"/>
                            <w:rPrChange w:id="144" w:author="Mandeep Singh" w:date="2025-11-18T19:14:00Z" w16du:dateUtc="2025-11-18T13:44:00Z">
                              <w:rPr>
                                <w:rFonts w:asciiTheme="minorBidi" w:hAnsiTheme="minorBidi" w:cs="Raavi"/>
                                <w:b/>
                                <w:color w:val="FFFFFF" w:themeColor="background1"/>
                                <w:sz w:val="36"/>
                                <w:cs/>
                                <w:lang w:bidi="pa-IN"/>
                              </w:rPr>
                            </w:rPrChange>
                          </w:rPr>
                          <w:t>ਧਾਰਨ</w:t>
                        </w:r>
                      </w:ins>
                      <w:del w:id="145" w:author="Mandeep Singh" w:date="2025-11-18T19:13:00Z" w16du:dateUtc="2025-11-18T13:43:00Z">
                        <w:r w:rsidRPr="002A60D5" w:rsidDel="002A60D5">
                          <w:rPr>
                            <w:rFonts w:ascii="Raavi" w:hAnsi="Raavi" w:cs="Raavi" w:hint="cs"/>
                            <w:bCs/>
                            <w:color w:val="FFFFFF" w:themeColor="background1"/>
                            <w:sz w:val="24"/>
                            <w:szCs w:val="24"/>
                            <w:cs/>
                            <w:lang w:bidi="pa-IN"/>
                            <w:rPrChange w:id="146" w:author="Mandeep Singh" w:date="2025-11-18T19:14:00Z" w16du:dateUtc="2025-11-18T13:44:00Z">
                              <w:rPr>
                                <w:rFonts w:asciiTheme="minorBidi" w:hAnsiTheme="minorBidi" w:cs="Raavi" w:hint="cs"/>
                                <w:b/>
                                <w:color w:val="FFFFFF" w:themeColor="background1"/>
                                <w:sz w:val="36"/>
                                <w:cs/>
                                <w:lang w:bidi="pa-IN"/>
                              </w:rPr>
                            </w:rPrChange>
                          </w:rPr>
                          <w:delText>ਅਵਸਥਾ</w:delText>
                        </w:r>
                      </w:del>
                      <w:r w:rsidRPr="002A60D5">
                        <w:rPr>
                          <w:rFonts w:asciiTheme="minorBidi" w:hAnsiTheme="minorBidi" w:cstheme="minorBidi"/>
                          <w:bCs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47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="Raavi" w:hAnsi="Raav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48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ਦੀ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49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0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ਯੋਜਨਾ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1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2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ਬਣਾ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3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4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ਰਹੇ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5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6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ਹੋ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7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8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ਅਤੇ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59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60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ਤੁਹਾਨੂੰ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61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62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ਸ਼ੂਗਰ</w:t>
                      </w:r>
                      <w:r w:rsidRPr="002A60D5">
                        <w:rPr>
                          <w:rFonts w:asciiTheme="minorBidi" w:hAnsiTheme="minorBidi" w:cs="Raavi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63" w:author="Mandeep Singh" w:date="2025-11-18T19:14:00Z" w16du:dateUtc="2025-11-18T13:44:00Z">
                            <w:rPr>
                              <w:rFonts w:asciiTheme="minorBidi" w:hAnsiTheme="minorBidi" w:cs="Raavi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 xml:space="preserve"> </w:t>
                      </w:r>
                      <w:r w:rsidRPr="002A60D5">
                        <w:rPr>
                          <w:rFonts w:asciiTheme="minorBidi" w:hAnsiTheme="minorBidi" w:cs="Raavi" w:hint="cs"/>
                          <w:b/>
                          <w:color w:val="FFFFFF" w:themeColor="background1"/>
                          <w:sz w:val="24"/>
                          <w:szCs w:val="24"/>
                          <w:cs/>
                          <w:lang w:bidi="pa-IN"/>
                          <w:rPrChange w:id="164" w:author="Mandeep Singh" w:date="2025-11-18T19:14:00Z" w16du:dateUtc="2025-11-18T13:44:00Z">
                            <w:rPr>
                              <w:rFonts w:asciiTheme="minorBidi" w:hAnsiTheme="minorBidi" w:cs="Raavi" w:hint="cs"/>
                              <w:b/>
                              <w:color w:val="FFFFFF" w:themeColor="background1"/>
                              <w:sz w:val="36"/>
                              <w:cs/>
                              <w:lang w:bidi="pa-IN"/>
                            </w:rPr>
                          </w:rPrChange>
                        </w:rPr>
                        <w:t>ਹੈ</w:t>
                      </w:r>
                      <w:r w:rsidRPr="002A60D5">
                        <w:rPr>
                          <w:rFonts w:asciiTheme="minorBidi" w:hAnsiTheme="minorBidi"/>
                          <w:b/>
                          <w:color w:val="FFFFFF" w:themeColor="background1"/>
                          <w:sz w:val="24"/>
                          <w:szCs w:val="24"/>
                          <w:rPrChange w:id="165" w:author="Mandeep Singh" w:date="2025-11-18T19:14:00Z" w16du:dateUtc="2025-11-18T13:44:00Z">
                            <w:rPr>
                              <w:rFonts w:asciiTheme="minorBidi" w:hAnsiTheme="minorBidi"/>
                              <w:b/>
                              <w:color w:val="FFFFFF" w:themeColor="background1"/>
                              <w:sz w:val="36"/>
                            </w:rPr>
                          </w:rPrChange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deep Singh">
    <w15:presenceInfo w15:providerId="Windows Live" w15:userId="26cf9a11aaac40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F6C94"/>
    <w:rsid w:val="00106B42"/>
    <w:rsid w:val="001C590B"/>
    <w:rsid w:val="001D08F5"/>
    <w:rsid w:val="002A60D5"/>
    <w:rsid w:val="002E11CC"/>
    <w:rsid w:val="00311793"/>
    <w:rsid w:val="003A03A6"/>
    <w:rsid w:val="0088007A"/>
    <w:rsid w:val="008860A4"/>
    <w:rsid w:val="008B5CF9"/>
    <w:rsid w:val="009647BE"/>
    <w:rsid w:val="009E2082"/>
    <w:rsid w:val="00A86168"/>
    <w:rsid w:val="00B05658"/>
    <w:rsid w:val="00B51EB3"/>
    <w:rsid w:val="00BE0E46"/>
    <w:rsid w:val="00C268A5"/>
    <w:rsid w:val="00E00A94"/>
    <w:rsid w:val="00E76DBC"/>
    <w:rsid w:val="00E86799"/>
    <w:rsid w:val="00ED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pa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5C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Office</cp:lastModifiedBy>
  <cp:revision>13</cp:revision>
  <dcterms:created xsi:type="dcterms:W3CDTF">2025-10-28T15:53:00Z</dcterms:created>
  <dcterms:modified xsi:type="dcterms:W3CDTF">2025-11-18T13:55:00Z</dcterms:modified>
</cp:coreProperties>
</file>